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4A0A32">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6FEB1137" w:rsidR="00067FE2" w:rsidRDefault="001F38BC" w:rsidP="004A0A32">
            <w:pPr>
              <w:pStyle w:val="Header"/>
              <w:spacing w:before="120" w:after="120"/>
              <w:jc w:val="center"/>
            </w:pPr>
            <w:hyperlink r:id="rId8" w:history="1">
              <w:r w:rsidR="00D150B7" w:rsidRPr="00D150B7">
                <w:rPr>
                  <w:rStyle w:val="Hyperlink"/>
                </w:rPr>
                <w:t>124</w:t>
              </w:r>
            </w:hyperlink>
          </w:p>
        </w:tc>
        <w:tc>
          <w:tcPr>
            <w:tcW w:w="1170" w:type="dxa"/>
            <w:tcBorders>
              <w:bottom w:val="single" w:sz="4" w:space="0" w:color="auto"/>
            </w:tcBorders>
            <w:shd w:val="clear" w:color="auto" w:fill="FFFFFF"/>
            <w:vAlign w:val="center"/>
          </w:tcPr>
          <w:p w14:paraId="576507D3" w14:textId="77777777" w:rsidR="00067FE2" w:rsidRDefault="005E1113" w:rsidP="004A0A32">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57ACCE18" w:rsidR="00067FE2" w:rsidRPr="004A0A32" w:rsidRDefault="004A0A32" w:rsidP="004A0A32">
            <w:pPr>
              <w:pStyle w:val="Header"/>
              <w:spacing w:before="120" w:after="120"/>
            </w:pPr>
            <w:r w:rsidRPr="004A0A32">
              <w:rPr>
                <w:rFonts w:cs="Arial"/>
              </w:rPr>
              <w:t>ESR Maintenance Exception to Modifications</w:t>
            </w:r>
          </w:p>
        </w:tc>
      </w:tr>
      <w:tr w:rsidR="009A3D82" w:rsidRPr="00E01925" w14:paraId="61F073EE" w14:textId="77777777" w:rsidTr="00BC2D06">
        <w:trPr>
          <w:trHeight w:val="518"/>
        </w:trPr>
        <w:tc>
          <w:tcPr>
            <w:tcW w:w="2880" w:type="dxa"/>
            <w:gridSpan w:val="2"/>
            <w:shd w:val="clear" w:color="auto" w:fill="FFFFFF"/>
            <w:vAlign w:val="center"/>
          </w:tcPr>
          <w:p w14:paraId="61887982" w14:textId="17FD95F4" w:rsidR="009A3D82" w:rsidRPr="00E01925" w:rsidRDefault="009A3D82" w:rsidP="009A3D8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4BAA5E4C" w14:textId="2439A5E3" w:rsidR="009A3D82" w:rsidRPr="00E01925" w:rsidRDefault="009A3D82" w:rsidP="009A3D82">
            <w:pPr>
              <w:pStyle w:val="NormalArial"/>
              <w:spacing w:before="120" w:after="120"/>
            </w:pPr>
            <w:r>
              <w:t>March 6, 2025</w:t>
            </w:r>
          </w:p>
        </w:tc>
      </w:tr>
      <w:tr w:rsidR="009A3D82" w:rsidRPr="00E01925" w14:paraId="2E778D74" w14:textId="77777777" w:rsidTr="00BC2D06">
        <w:trPr>
          <w:trHeight w:val="518"/>
        </w:trPr>
        <w:tc>
          <w:tcPr>
            <w:tcW w:w="2880" w:type="dxa"/>
            <w:gridSpan w:val="2"/>
            <w:shd w:val="clear" w:color="auto" w:fill="FFFFFF"/>
            <w:vAlign w:val="center"/>
          </w:tcPr>
          <w:p w14:paraId="3E3843DD" w14:textId="40D2EB1E" w:rsidR="009A3D82" w:rsidRPr="00E01925" w:rsidRDefault="009A3D82" w:rsidP="009A3D82">
            <w:pPr>
              <w:pStyle w:val="Header"/>
              <w:spacing w:before="120" w:after="120"/>
              <w:rPr>
                <w:bCs w:val="0"/>
              </w:rPr>
            </w:pPr>
            <w:r>
              <w:rPr>
                <w:bCs w:val="0"/>
              </w:rPr>
              <w:t>Action</w:t>
            </w:r>
          </w:p>
        </w:tc>
        <w:tc>
          <w:tcPr>
            <w:tcW w:w="7560" w:type="dxa"/>
            <w:gridSpan w:val="2"/>
            <w:vAlign w:val="center"/>
          </w:tcPr>
          <w:p w14:paraId="0F9050C7" w14:textId="32A382A4" w:rsidR="009A3D82" w:rsidRDefault="006A4513" w:rsidP="009A3D82">
            <w:pPr>
              <w:pStyle w:val="NormalArial"/>
              <w:spacing w:before="120" w:after="120"/>
            </w:pPr>
            <w:r>
              <w:t>Tabled</w:t>
            </w:r>
          </w:p>
        </w:tc>
      </w:tr>
      <w:tr w:rsidR="009A3D82" w:rsidRPr="00E01925" w14:paraId="209D45C5" w14:textId="77777777" w:rsidTr="00BC2D06">
        <w:trPr>
          <w:trHeight w:val="518"/>
        </w:trPr>
        <w:tc>
          <w:tcPr>
            <w:tcW w:w="2880" w:type="dxa"/>
            <w:gridSpan w:val="2"/>
            <w:shd w:val="clear" w:color="auto" w:fill="FFFFFF"/>
            <w:vAlign w:val="center"/>
          </w:tcPr>
          <w:p w14:paraId="6ACD49F0" w14:textId="7692B796" w:rsidR="009A3D82" w:rsidRPr="00E01925" w:rsidRDefault="009A3D82" w:rsidP="009A3D82">
            <w:pPr>
              <w:pStyle w:val="Header"/>
              <w:spacing w:before="120" w:after="120"/>
              <w:rPr>
                <w:bCs w:val="0"/>
              </w:rPr>
            </w:pPr>
            <w:r>
              <w:t xml:space="preserve">Timeline </w:t>
            </w:r>
          </w:p>
        </w:tc>
        <w:tc>
          <w:tcPr>
            <w:tcW w:w="7560" w:type="dxa"/>
            <w:gridSpan w:val="2"/>
            <w:vAlign w:val="center"/>
          </w:tcPr>
          <w:p w14:paraId="609A7592" w14:textId="42E9BE36" w:rsidR="009A3D82" w:rsidRDefault="009A3D82" w:rsidP="009A3D82">
            <w:pPr>
              <w:pStyle w:val="NormalArial"/>
              <w:spacing w:before="120" w:after="120"/>
            </w:pPr>
            <w:r>
              <w:t>Normal</w:t>
            </w:r>
          </w:p>
        </w:tc>
      </w:tr>
      <w:tr w:rsidR="009A3D82" w:rsidRPr="00E01925" w14:paraId="2F8E1FF5" w14:textId="77777777" w:rsidTr="00BC2D06">
        <w:trPr>
          <w:trHeight w:val="518"/>
        </w:trPr>
        <w:tc>
          <w:tcPr>
            <w:tcW w:w="2880" w:type="dxa"/>
            <w:gridSpan w:val="2"/>
            <w:shd w:val="clear" w:color="auto" w:fill="FFFFFF"/>
            <w:vAlign w:val="center"/>
          </w:tcPr>
          <w:p w14:paraId="69D389C2" w14:textId="7599DF96" w:rsidR="009A3D82" w:rsidRPr="00E01925" w:rsidRDefault="009A3D82" w:rsidP="009A3D82">
            <w:pPr>
              <w:pStyle w:val="Header"/>
              <w:spacing w:before="120" w:after="120"/>
              <w:rPr>
                <w:bCs w:val="0"/>
              </w:rPr>
            </w:pPr>
            <w:r>
              <w:t>Proposed Effective Date</w:t>
            </w:r>
          </w:p>
        </w:tc>
        <w:tc>
          <w:tcPr>
            <w:tcW w:w="7560" w:type="dxa"/>
            <w:gridSpan w:val="2"/>
            <w:vAlign w:val="center"/>
          </w:tcPr>
          <w:p w14:paraId="7358C518" w14:textId="1C3308C4" w:rsidR="009A3D82" w:rsidRDefault="009A3D82" w:rsidP="009A3D82">
            <w:pPr>
              <w:pStyle w:val="NormalArial"/>
              <w:spacing w:before="120" w:after="120"/>
            </w:pPr>
            <w:r>
              <w:t>To be determined</w:t>
            </w:r>
          </w:p>
        </w:tc>
      </w:tr>
      <w:tr w:rsidR="009A3D82" w:rsidRPr="00E01925" w14:paraId="01D7D475" w14:textId="77777777" w:rsidTr="00BC2D06">
        <w:trPr>
          <w:trHeight w:val="518"/>
        </w:trPr>
        <w:tc>
          <w:tcPr>
            <w:tcW w:w="2880" w:type="dxa"/>
            <w:gridSpan w:val="2"/>
            <w:shd w:val="clear" w:color="auto" w:fill="FFFFFF"/>
            <w:vAlign w:val="center"/>
          </w:tcPr>
          <w:p w14:paraId="181F962D" w14:textId="2B23857D" w:rsidR="009A3D82" w:rsidRPr="00E01925" w:rsidRDefault="009A3D82" w:rsidP="009A3D82">
            <w:pPr>
              <w:pStyle w:val="Header"/>
              <w:spacing w:before="120" w:after="120"/>
              <w:rPr>
                <w:bCs w:val="0"/>
              </w:rPr>
            </w:pPr>
            <w:r>
              <w:t>Priority and Rank Assigned</w:t>
            </w:r>
          </w:p>
        </w:tc>
        <w:tc>
          <w:tcPr>
            <w:tcW w:w="7560" w:type="dxa"/>
            <w:gridSpan w:val="2"/>
            <w:vAlign w:val="center"/>
          </w:tcPr>
          <w:p w14:paraId="0ED0F872" w14:textId="6CE4174D" w:rsidR="009A3D82" w:rsidRDefault="009A3D82" w:rsidP="009A3D82">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4A0A32">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19AF75A6" w:rsidR="009D17F0" w:rsidRPr="00FB509B" w:rsidRDefault="004A0A32" w:rsidP="004A0A32">
            <w:pPr>
              <w:pStyle w:val="NormalArial"/>
              <w:spacing w:before="120" w:after="120"/>
            </w:pPr>
            <w:r>
              <w:t>5.2.1.1, ESR Maintenance Exception (new)</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4A0A3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383C1F94" w:rsidR="00C9766A" w:rsidRPr="00FB509B" w:rsidRDefault="00AE33FC" w:rsidP="004A0A32">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4A0A32">
            <w:pPr>
              <w:pStyle w:val="Header"/>
              <w:spacing w:before="120" w:after="120"/>
            </w:pPr>
            <w:r>
              <w:t>Revision Description</w:t>
            </w:r>
          </w:p>
        </w:tc>
        <w:tc>
          <w:tcPr>
            <w:tcW w:w="7560" w:type="dxa"/>
            <w:gridSpan w:val="2"/>
            <w:tcBorders>
              <w:bottom w:val="single" w:sz="4" w:space="0" w:color="auto"/>
            </w:tcBorders>
            <w:vAlign w:val="center"/>
          </w:tcPr>
          <w:p w14:paraId="2E04A7C2" w14:textId="31E846C2" w:rsidR="009D17F0" w:rsidRPr="00FB509B" w:rsidRDefault="00F22EA9" w:rsidP="004A0A32">
            <w:pPr>
              <w:pStyle w:val="NormalArial"/>
              <w:spacing w:before="120" w:after="120"/>
            </w:pPr>
            <w:r>
              <w:t xml:space="preserve">This Planning Guide Revision Request (PGRR) adds an exemption to the Generator Interconnection or Modification (GIM) process for Energy Storage Resources (ESR)s adding rather than replacing equipment while maintaining the </w:t>
            </w:r>
            <w:r w:rsidR="00BF1D1B">
              <w:t>f</w:t>
            </w:r>
            <w:r>
              <w:t>acility’s High Sustained Limit (HSL).</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4A0A32">
            <w:pPr>
              <w:pStyle w:val="Header"/>
              <w:spacing w:before="120" w:after="120"/>
            </w:pPr>
            <w:r w:rsidRPr="008E3FC9">
              <w:t>Reason for Revision</w:t>
            </w:r>
          </w:p>
        </w:tc>
        <w:tc>
          <w:tcPr>
            <w:tcW w:w="7560" w:type="dxa"/>
            <w:gridSpan w:val="2"/>
            <w:vAlign w:val="center"/>
          </w:tcPr>
          <w:p w14:paraId="0BBB486D" w14:textId="176A5875"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7A34EEBE"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5270210C"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61F8F54C" w:rsidR="00D61F38" w:rsidRDefault="00D61F38" w:rsidP="00D61F38">
            <w:pPr>
              <w:pStyle w:val="NormalArial"/>
              <w:spacing w:before="120"/>
              <w:rPr>
                <w:iCs/>
                <w:kern w:val="24"/>
              </w:rPr>
            </w:pPr>
            <w:r w:rsidRPr="006629C8">
              <w:object w:dxaOrig="225" w:dyaOrig="225" w14:anchorId="41FE9C28">
                <v:shape id="_x0000_i1043" type="#_x0000_t75" style="width:15.6pt;height:15pt" o:ole="">
                  <v:imagedata r:id="rId16" o:title=""/>
                </v:shape>
                <w:control r:id="rId17" w:name="TextBox13" w:shapeid="_x0000_i1043"/>
              </w:object>
            </w:r>
            <w:r w:rsidRPr="006629C8">
              <w:t xml:space="preserve">  </w:t>
            </w:r>
            <w:r w:rsidR="006C798F" w:rsidRPr="00344591">
              <w:rPr>
                <w:iCs/>
                <w:kern w:val="24"/>
              </w:rPr>
              <w:t>General system and/or process improvement(s)</w:t>
            </w:r>
          </w:p>
          <w:p w14:paraId="7DA37B33" w14:textId="34B84DA6"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03BA4546" w14:textId="304DD7A6"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11352508" w:rsidR="00FC3D4B" w:rsidRPr="004A0A32" w:rsidRDefault="00D61F38" w:rsidP="004A0A32">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D61F38" w14:paraId="27C2730B" w14:textId="77777777" w:rsidTr="009A3D82">
        <w:trPr>
          <w:trHeight w:val="518"/>
        </w:trPr>
        <w:tc>
          <w:tcPr>
            <w:tcW w:w="2880" w:type="dxa"/>
            <w:gridSpan w:val="2"/>
            <w:shd w:val="clear" w:color="auto" w:fill="FFFFFF"/>
            <w:vAlign w:val="center"/>
          </w:tcPr>
          <w:p w14:paraId="5C38A584" w14:textId="413BFEC3" w:rsidR="00D61F38" w:rsidRDefault="00D61F38" w:rsidP="004A0A32">
            <w:pPr>
              <w:pStyle w:val="Header"/>
              <w:spacing w:before="120" w:after="120"/>
            </w:pPr>
            <w:r>
              <w:lastRenderedPageBreak/>
              <w:t>Justification of Reason for Revision and Market Impacts</w:t>
            </w:r>
          </w:p>
        </w:tc>
        <w:tc>
          <w:tcPr>
            <w:tcW w:w="7560" w:type="dxa"/>
            <w:gridSpan w:val="2"/>
            <w:vAlign w:val="center"/>
          </w:tcPr>
          <w:p w14:paraId="0432B124" w14:textId="50BF1C27" w:rsidR="00BF1D1B" w:rsidRPr="00625E5D" w:rsidRDefault="00AE33FC" w:rsidP="00C13E20">
            <w:pPr>
              <w:pStyle w:val="NormalArial"/>
              <w:spacing w:before="120" w:after="120"/>
              <w:rPr>
                <w:iCs/>
                <w:kern w:val="24"/>
              </w:rPr>
            </w:pPr>
            <w:r>
              <w:t xml:space="preserve">Thermal generators routinely perform </w:t>
            </w:r>
            <w:r w:rsidR="005D1179">
              <w:t>maintenance</w:t>
            </w:r>
            <w:r>
              <w:t xml:space="preserve"> that involves replacing equipment to maintain the facility’s ability to operate at its expected level.  The storage industry can do this well, but Tesla has found that it is ultimately more efficient to add more Megapacks to a site rather than modifying existing Megapacks on site</w:t>
            </w:r>
            <w:r w:rsidR="00BF1D1B">
              <w:t>, allowing</w:t>
            </w:r>
            <w:r>
              <w:t xml:space="preserve"> the Resource Entity take advantage of new equipment and</w:t>
            </w:r>
            <w:r w:rsidR="00BF1D1B">
              <w:t xml:space="preserve"> </w:t>
            </w:r>
            <w:r>
              <w:t>maintain the energy capacity of the generator at expected levels.  However, add</w:t>
            </w:r>
            <w:r w:rsidR="00C13E20">
              <w:t>ing</w:t>
            </w:r>
            <w:r>
              <w:t xml:space="preserve"> new equipment to the site</w:t>
            </w:r>
            <w:r w:rsidR="00C13E20">
              <w:t xml:space="preserve"> rather than</w:t>
            </w:r>
            <w:r w:rsidR="005D1179">
              <w:t xml:space="preserve"> </w:t>
            </w:r>
            <w:r>
              <w:t xml:space="preserve">swapping out </w:t>
            </w:r>
            <w:r w:rsidR="00C13E20">
              <w:t>in-kin</w:t>
            </w:r>
            <w:r w:rsidR="008E3FC9">
              <w:t>d</w:t>
            </w:r>
            <w:r w:rsidR="00C13E20">
              <w:t xml:space="preserve"> </w:t>
            </w:r>
            <w:r>
              <w:t xml:space="preserve">equipment </w:t>
            </w:r>
            <w:r w:rsidR="00C13E20">
              <w:t xml:space="preserve">triggers a GIM process.  Paragraph (c) of Section 5.2.1 is too restrictive for situations where the Resource Entity adds </w:t>
            </w:r>
            <w:r w:rsidR="00BF1D1B">
              <w:t>equipment instead of replacing it but maintains the HSL</w:t>
            </w:r>
            <w:r w:rsidR="00C13E20">
              <w:t>.</w:t>
            </w:r>
          </w:p>
        </w:tc>
      </w:tr>
      <w:tr w:rsidR="009A3D82" w14:paraId="5BCDCC49" w14:textId="77777777" w:rsidTr="009A3D82">
        <w:trPr>
          <w:trHeight w:val="518"/>
        </w:trPr>
        <w:tc>
          <w:tcPr>
            <w:tcW w:w="2880" w:type="dxa"/>
            <w:gridSpan w:val="2"/>
            <w:shd w:val="clear" w:color="auto" w:fill="FFFFFF"/>
            <w:vAlign w:val="center"/>
          </w:tcPr>
          <w:p w14:paraId="6850696B" w14:textId="30549994" w:rsidR="009A3D82" w:rsidRDefault="009A3D82" w:rsidP="009A3D82">
            <w:pPr>
              <w:pStyle w:val="Header"/>
              <w:spacing w:before="120" w:after="120"/>
            </w:pPr>
            <w:r w:rsidRPr="00F43102">
              <w:rPr>
                <w:rFonts w:cs="Arial"/>
              </w:rPr>
              <w:t>ROS Decision</w:t>
            </w:r>
          </w:p>
        </w:tc>
        <w:tc>
          <w:tcPr>
            <w:tcW w:w="7560" w:type="dxa"/>
            <w:gridSpan w:val="2"/>
            <w:vAlign w:val="center"/>
          </w:tcPr>
          <w:p w14:paraId="6FE914BF" w14:textId="38CCE575" w:rsidR="009A3D82" w:rsidRDefault="009A3D82" w:rsidP="009A3D82">
            <w:pPr>
              <w:pStyle w:val="NormalArial"/>
              <w:spacing w:before="120" w:after="120"/>
            </w:pPr>
            <w:r>
              <w:t>On 3/6/25</w:t>
            </w:r>
            <w:r w:rsidR="006A4513">
              <w:t>,</w:t>
            </w:r>
            <w:r w:rsidRPr="009A3D82">
              <w:t xml:space="preserve"> ROS voted unanimously to table PGRR124 and refer the issue to Planning Working Group (PLWG) and Dynamics Working Group (DWG).  All Market Segments participated in the vote.</w:t>
            </w:r>
          </w:p>
        </w:tc>
      </w:tr>
      <w:tr w:rsidR="009A3D82" w14:paraId="233A800C" w14:textId="77777777" w:rsidTr="00BC2D06">
        <w:trPr>
          <w:trHeight w:val="518"/>
        </w:trPr>
        <w:tc>
          <w:tcPr>
            <w:tcW w:w="2880" w:type="dxa"/>
            <w:gridSpan w:val="2"/>
            <w:tcBorders>
              <w:bottom w:val="single" w:sz="4" w:space="0" w:color="auto"/>
            </w:tcBorders>
            <w:shd w:val="clear" w:color="auto" w:fill="FFFFFF"/>
            <w:vAlign w:val="center"/>
          </w:tcPr>
          <w:p w14:paraId="22C0367E" w14:textId="389497BC" w:rsidR="009A3D82" w:rsidRDefault="009A3D82" w:rsidP="009A3D82">
            <w:pPr>
              <w:pStyle w:val="Header"/>
              <w:spacing w:before="120" w:after="120"/>
            </w:pPr>
            <w:r w:rsidRPr="00F43102">
              <w:rPr>
                <w:rFonts w:cs="Arial"/>
              </w:rPr>
              <w:t>Summary of ROS Discussion</w:t>
            </w:r>
          </w:p>
        </w:tc>
        <w:tc>
          <w:tcPr>
            <w:tcW w:w="7560" w:type="dxa"/>
            <w:gridSpan w:val="2"/>
            <w:tcBorders>
              <w:bottom w:val="single" w:sz="4" w:space="0" w:color="auto"/>
            </w:tcBorders>
            <w:vAlign w:val="center"/>
          </w:tcPr>
          <w:p w14:paraId="42F745B8" w14:textId="7F062F1C" w:rsidR="009A3D82" w:rsidRDefault="009A3D82" w:rsidP="009A3D82">
            <w:pPr>
              <w:pStyle w:val="NormalArial"/>
              <w:spacing w:before="120" w:after="120"/>
            </w:pPr>
            <w:r>
              <w:t xml:space="preserve">On 3/6/25, </w:t>
            </w:r>
            <w:r w:rsidR="00C04019">
              <w:t xml:space="preserve">the sponsor presented PGRR124; </w:t>
            </w:r>
            <w:r>
              <w:t>participants</w:t>
            </w:r>
            <w:r w:rsidR="00C04019">
              <w:t xml:space="preserve"> requested further review by the PLWG and DWG.</w:t>
            </w:r>
          </w:p>
        </w:tc>
      </w:tr>
    </w:tbl>
    <w:p w14:paraId="6FC7E5C4" w14:textId="77777777" w:rsidR="009A3D82" w:rsidRDefault="009A3D82"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D82" w:rsidRPr="00895AB9" w14:paraId="1035BB89" w14:textId="77777777" w:rsidTr="00E34D37">
        <w:trPr>
          <w:trHeight w:val="432"/>
        </w:trPr>
        <w:tc>
          <w:tcPr>
            <w:tcW w:w="10440" w:type="dxa"/>
            <w:gridSpan w:val="2"/>
            <w:shd w:val="clear" w:color="auto" w:fill="FFFFFF"/>
            <w:vAlign w:val="center"/>
          </w:tcPr>
          <w:p w14:paraId="2D256F90" w14:textId="77777777" w:rsidR="009A3D82" w:rsidRPr="00895AB9" w:rsidRDefault="009A3D82" w:rsidP="00E34D37">
            <w:pPr>
              <w:pStyle w:val="NormalArial"/>
              <w:ind w:hanging="2"/>
              <w:jc w:val="center"/>
              <w:rPr>
                <w:b/>
              </w:rPr>
            </w:pPr>
            <w:r>
              <w:rPr>
                <w:b/>
              </w:rPr>
              <w:t>Opinions</w:t>
            </w:r>
          </w:p>
        </w:tc>
      </w:tr>
      <w:tr w:rsidR="009A3D82" w:rsidRPr="00550B01" w14:paraId="35E9FA4E" w14:textId="77777777" w:rsidTr="00E34D37">
        <w:trPr>
          <w:trHeight w:val="432"/>
        </w:trPr>
        <w:tc>
          <w:tcPr>
            <w:tcW w:w="2880" w:type="dxa"/>
            <w:shd w:val="clear" w:color="auto" w:fill="FFFFFF"/>
            <w:vAlign w:val="center"/>
          </w:tcPr>
          <w:p w14:paraId="78683089" w14:textId="77777777" w:rsidR="009A3D82" w:rsidRPr="00F6614D" w:rsidRDefault="009A3D82" w:rsidP="00E34D37">
            <w:pPr>
              <w:pStyle w:val="Header"/>
              <w:ind w:hanging="2"/>
            </w:pPr>
            <w:r w:rsidRPr="00F6614D">
              <w:t>Credit Review</w:t>
            </w:r>
          </w:p>
        </w:tc>
        <w:tc>
          <w:tcPr>
            <w:tcW w:w="7560" w:type="dxa"/>
            <w:vAlign w:val="center"/>
          </w:tcPr>
          <w:p w14:paraId="501AF9B2" w14:textId="77777777" w:rsidR="009A3D82" w:rsidRPr="00550B01" w:rsidRDefault="009A3D82" w:rsidP="00E34D37">
            <w:pPr>
              <w:pStyle w:val="NormalArial"/>
              <w:spacing w:before="120" w:after="120"/>
              <w:ind w:hanging="2"/>
            </w:pPr>
            <w:r>
              <w:t>Not applicable</w:t>
            </w:r>
          </w:p>
        </w:tc>
      </w:tr>
      <w:tr w:rsidR="009A3D82" w:rsidRPr="00F6614D" w14:paraId="52C9E9F3" w14:textId="77777777" w:rsidTr="00E34D37">
        <w:trPr>
          <w:trHeight w:val="432"/>
        </w:trPr>
        <w:tc>
          <w:tcPr>
            <w:tcW w:w="2880" w:type="dxa"/>
            <w:shd w:val="clear" w:color="auto" w:fill="FFFFFF"/>
            <w:vAlign w:val="center"/>
          </w:tcPr>
          <w:p w14:paraId="6C34579A" w14:textId="77777777" w:rsidR="009A3D82" w:rsidRPr="00F6614D" w:rsidRDefault="009A3D82" w:rsidP="00E34D37">
            <w:pPr>
              <w:pStyle w:val="Header"/>
              <w:ind w:hanging="2"/>
            </w:pPr>
            <w:r>
              <w:t xml:space="preserve">Independent Market Monitor </w:t>
            </w:r>
            <w:r w:rsidRPr="00F6614D">
              <w:t>Opinion</w:t>
            </w:r>
          </w:p>
        </w:tc>
        <w:tc>
          <w:tcPr>
            <w:tcW w:w="7560" w:type="dxa"/>
            <w:vAlign w:val="center"/>
          </w:tcPr>
          <w:p w14:paraId="2F11A3E9" w14:textId="77777777" w:rsidR="009A3D82" w:rsidRPr="00F6614D" w:rsidRDefault="009A3D82" w:rsidP="00E34D37">
            <w:pPr>
              <w:pStyle w:val="NormalArial"/>
              <w:spacing w:before="120" w:after="120"/>
              <w:ind w:hanging="2"/>
              <w:rPr>
                <w:b/>
                <w:bCs/>
              </w:rPr>
            </w:pPr>
            <w:r w:rsidRPr="00550B01">
              <w:t>To be determined</w:t>
            </w:r>
          </w:p>
        </w:tc>
      </w:tr>
      <w:tr w:rsidR="009A3D82" w:rsidRPr="00F6614D" w14:paraId="540AB593" w14:textId="77777777" w:rsidTr="00E34D37">
        <w:trPr>
          <w:trHeight w:val="432"/>
        </w:trPr>
        <w:tc>
          <w:tcPr>
            <w:tcW w:w="2880" w:type="dxa"/>
            <w:shd w:val="clear" w:color="auto" w:fill="FFFFFF"/>
            <w:vAlign w:val="center"/>
          </w:tcPr>
          <w:p w14:paraId="2720F3FC" w14:textId="77777777" w:rsidR="009A3D82" w:rsidRPr="00F6614D" w:rsidRDefault="009A3D82" w:rsidP="00E34D37">
            <w:pPr>
              <w:pStyle w:val="Header"/>
              <w:ind w:hanging="2"/>
            </w:pPr>
            <w:r w:rsidRPr="00F6614D">
              <w:t>ERCOT Opinion</w:t>
            </w:r>
          </w:p>
        </w:tc>
        <w:tc>
          <w:tcPr>
            <w:tcW w:w="7560" w:type="dxa"/>
            <w:vAlign w:val="center"/>
          </w:tcPr>
          <w:p w14:paraId="363CC2D2" w14:textId="77777777" w:rsidR="009A3D82" w:rsidRPr="00F6614D" w:rsidRDefault="009A3D82" w:rsidP="00E34D37">
            <w:pPr>
              <w:pStyle w:val="NormalArial"/>
              <w:spacing w:before="120" w:after="120"/>
              <w:ind w:hanging="2"/>
              <w:rPr>
                <w:b/>
                <w:bCs/>
              </w:rPr>
            </w:pPr>
            <w:r w:rsidRPr="00550B01">
              <w:t>To be determined</w:t>
            </w:r>
          </w:p>
        </w:tc>
      </w:tr>
      <w:tr w:rsidR="009A3D82" w:rsidRPr="00F6614D" w14:paraId="5455B336" w14:textId="77777777" w:rsidTr="00E34D37">
        <w:trPr>
          <w:trHeight w:val="432"/>
        </w:trPr>
        <w:tc>
          <w:tcPr>
            <w:tcW w:w="2880" w:type="dxa"/>
            <w:shd w:val="clear" w:color="auto" w:fill="FFFFFF"/>
            <w:vAlign w:val="center"/>
          </w:tcPr>
          <w:p w14:paraId="39E4A697" w14:textId="77777777" w:rsidR="009A3D82" w:rsidRPr="00F6614D" w:rsidRDefault="009A3D82" w:rsidP="00E34D37">
            <w:pPr>
              <w:pStyle w:val="Header"/>
              <w:ind w:hanging="2"/>
            </w:pPr>
            <w:r w:rsidRPr="00F6614D">
              <w:t>ERCOT Market Impact Statement</w:t>
            </w:r>
          </w:p>
        </w:tc>
        <w:tc>
          <w:tcPr>
            <w:tcW w:w="7560" w:type="dxa"/>
            <w:vAlign w:val="center"/>
          </w:tcPr>
          <w:p w14:paraId="13D7AEB3" w14:textId="77777777" w:rsidR="009A3D82" w:rsidRPr="00F6614D" w:rsidRDefault="009A3D82" w:rsidP="00E34D37">
            <w:pPr>
              <w:pStyle w:val="NormalArial"/>
              <w:spacing w:before="120" w:after="120"/>
              <w:ind w:hanging="2"/>
              <w:rPr>
                <w:b/>
                <w:bCs/>
              </w:rPr>
            </w:pPr>
            <w:r w:rsidRPr="00550B01">
              <w:t>To be determined</w:t>
            </w:r>
          </w:p>
        </w:tc>
      </w:tr>
    </w:tbl>
    <w:p w14:paraId="36007D98" w14:textId="77777777" w:rsidR="009A3D82" w:rsidRPr="0030232A" w:rsidRDefault="009A3D82"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75943878" w:rsidR="00342163" w:rsidRPr="00AE33FC" w:rsidRDefault="00D61F38" w:rsidP="00AE33FC">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52474D47" w:rsidR="00342163" w:rsidRPr="00AE33FC" w:rsidRDefault="00D61F38" w:rsidP="00AE33FC">
            <w:pPr>
              <w:pStyle w:val="Header"/>
              <w:rPr>
                <w:bCs w:val="0"/>
              </w:rPr>
            </w:pPr>
            <w:r w:rsidRPr="00B93CA0">
              <w:rPr>
                <w:bCs w:val="0"/>
              </w:rPr>
              <w:t>Name</w:t>
            </w:r>
          </w:p>
        </w:tc>
        <w:tc>
          <w:tcPr>
            <w:tcW w:w="7447" w:type="dxa"/>
            <w:vAlign w:val="center"/>
          </w:tcPr>
          <w:p w14:paraId="2738BC22" w14:textId="0217A3CA" w:rsidR="00D61F38" w:rsidRDefault="00AE33FC" w:rsidP="009A7D32">
            <w:pPr>
              <w:pStyle w:val="NormalArial"/>
            </w:pPr>
            <w:r>
              <w:t>Annie Cwiklinski</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ACD82B7" w:rsidR="00D61F38" w:rsidRDefault="001F38BC" w:rsidP="009A7D32">
            <w:pPr>
              <w:pStyle w:val="NormalArial"/>
            </w:pPr>
            <w:hyperlink r:id="rId20" w:history="1">
              <w:r w:rsidR="00AE33FC" w:rsidRPr="00B969D5">
                <w:rPr>
                  <w:rStyle w:val="Hyperlink"/>
                </w:rPr>
                <w:t>acwiklinski@tesla.com</w:t>
              </w:r>
            </w:hyperlink>
            <w:r w:rsidR="00AE33FC">
              <w:t xml:space="preserve"> </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6DCCF4C5" w:rsidR="00D61F38" w:rsidRDefault="00AE33FC" w:rsidP="009A7D32">
            <w:pPr>
              <w:pStyle w:val="NormalArial"/>
            </w:pPr>
            <w:r>
              <w:t>Tesla</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0BBE77A1" w:rsidR="00D61F38" w:rsidRDefault="00AE33FC" w:rsidP="009A7D32">
            <w:pPr>
              <w:pStyle w:val="NormalArial"/>
            </w:pPr>
            <w:r>
              <w:t>760-672-3198</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4316FBA6" w:rsidR="00D61F38" w:rsidRDefault="00AE33FC" w:rsidP="009A7D32">
            <w:pPr>
              <w:pStyle w:val="NormalArial"/>
            </w:pPr>
            <w:r>
              <w:t>Independent Generator</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lastRenderedPageBreak/>
              <w:t>Name</w:t>
            </w:r>
          </w:p>
        </w:tc>
        <w:tc>
          <w:tcPr>
            <w:tcW w:w="7560" w:type="dxa"/>
            <w:vAlign w:val="center"/>
          </w:tcPr>
          <w:p w14:paraId="731105E3" w14:textId="18C2D3B0" w:rsidR="009A3772" w:rsidRPr="00D56D61" w:rsidRDefault="00AE33FC">
            <w:pPr>
              <w:pStyle w:val="NormalArial"/>
            </w:pPr>
            <w:r>
              <w:t>Brittney Albracht</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7A57B926" w:rsidR="009A3772" w:rsidRPr="00D56D61" w:rsidRDefault="001F38BC">
            <w:pPr>
              <w:pStyle w:val="NormalArial"/>
            </w:pPr>
            <w:hyperlink r:id="rId21" w:history="1">
              <w:r w:rsidR="00AE33FC" w:rsidRPr="00B969D5">
                <w:rPr>
                  <w:rStyle w:val="Hyperlink"/>
                </w:rPr>
                <w:t>Brittney.Albracht@ercot.com</w:t>
              </w:r>
            </w:hyperlink>
            <w:r w:rsidR="00AE33FC">
              <w:t xml:space="preserve"> </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071AFE99" w:rsidR="009A3772" w:rsidRDefault="00AE33FC">
            <w:pPr>
              <w:pStyle w:val="NormalArial"/>
            </w:pPr>
            <w:r>
              <w:t>512-225-7027</w:t>
            </w:r>
          </w:p>
        </w:tc>
      </w:tr>
    </w:tbl>
    <w:p w14:paraId="65A5D039" w14:textId="77777777" w:rsidR="006A4513" w:rsidRDefault="006A4513" w:rsidP="006A451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A4513" w:rsidRPr="001D0AB6" w14:paraId="096E05CD" w14:textId="77777777" w:rsidTr="002A7FC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531FAC4" w14:textId="77777777" w:rsidR="006A4513" w:rsidRPr="001D0AB6" w:rsidRDefault="006A4513" w:rsidP="002A7FCB">
            <w:pPr>
              <w:ind w:hanging="2"/>
              <w:jc w:val="center"/>
              <w:rPr>
                <w:rFonts w:ascii="Arial" w:hAnsi="Arial"/>
                <w:b/>
              </w:rPr>
            </w:pPr>
            <w:r w:rsidRPr="001D0AB6">
              <w:rPr>
                <w:rFonts w:ascii="Arial" w:hAnsi="Arial"/>
                <w:b/>
              </w:rPr>
              <w:t>Comments Received</w:t>
            </w:r>
          </w:p>
        </w:tc>
      </w:tr>
      <w:tr w:rsidR="006A4513" w:rsidRPr="001D0AB6" w14:paraId="35271C9F" w14:textId="77777777" w:rsidTr="002A7F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E13FB8" w14:textId="77777777" w:rsidR="006A4513" w:rsidRPr="001D0AB6" w:rsidRDefault="006A4513" w:rsidP="002A7FCB">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856632A" w14:textId="77777777" w:rsidR="006A4513" w:rsidRPr="001D0AB6" w:rsidRDefault="006A4513" w:rsidP="002A7FCB">
            <w:pPr>
              <w:ind w:hanging="2"/>
              <w:rPr>
                <w:rFonts w:ascii="Arial" w:hAnsi="Arial"/>
                <w:b/>
              </w:rPr>
            </w:pPr>
            <w:r w:rsidRPr="001D0AB6">
              <w:rPr>
                <w:rFonts w:ascii="Arial" w:hAnsi="Arial"/>
                <w:b/>
              </w:rPr>
              <w:t>Comment Summary</w:t>
            </w:r>
          </w:p>
        </w:tc>
      </w:tr>
      <w:tr w:rsidR="006A4513" w:rsidRPr="001D0AB6" w14:paraId="59958182" w14:textId="77777777" w:rsidTr="002A7F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81DBD9" w14:textId="48A754F5" w:rsidR="006A4513" w:rsidRPr="00BB10CA" w:rsidRDefault="006A4513" w:rsidP="002A7FCB">
            <w:pPr>
              <w:tabs>
                <w:tab w:val="center" w:pos="4320"/>
                <w:tab w:val="right" w:pos="8640"/>
              </w:tabs>
              <w:spacing w:before="120" w:after="120"/>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8DBF6BC" w14:textId="33A9DC65" w:rsidR="006A4513" w:rsidRPr="00BB10CA" w:rsidRDefault="006A4513" w:rsidP="002A7FCB">
            <w:pPr>
              <w:spacing w:before="120" w:after="120"/>
              <w:rPr>
                <w:rFonts w:ascii="Arial" w:hAnsi="Arial" w:cs="Arial"/>
              </w:rPr>
            </w:pPr>
          </w:p>
        </w:tc>
      </w:tr>
    </w:tbl>
    <w:p w14:paraId="15C2798F" w14:textId="77777777" w:rsidR="006A4513" w:rsidRPr="003329D0" w:rsidRDefault="006A4513" w:rsidP="006A451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A4513" w14:paraId="77A2E2F0" w14:textId="77777777" w:rsidTr="002A7FCB">
        <w:trPr>
          <w:trHeight w:val="350"/>
        </w:trPr>
        <w:tc>
          <w:tcPr>
            <w:tcW w:w="10440" w:type="dxa"/>
            <w:tcBorders>
              <w:bottom w:val="single" w:sz="4" w:space="0" w:color="auto"/>
            </w:tcBorders>
            <w:shd w:val="clear" w:color="auto" w:fill="FFFFFF"/>
            <w:vAlign w:val="center"/>
          </w:tcPr>
          <w:p w14:paraId="60BE17C6" w14:textId="77777777" w:rsidR="006A4513" w:rsidRDefault="006A4513" w:rsidP="002A7FCB">
            <w:pPr>
              <w:pStyle w:val="Header"/>
              <w:jc w:val="center"/>
            </w:pPr>
            <w:r>
              <w:t>Market Rules Notes</w:t>
            </w:r>
          </w:p>
        </w:tc>
      </w:tr>
    </w:tbl>
    <w:p w14:paraId="4B0905F4" w14:textId="4336BE56" w:rsidR="009A3772" w:rsidRPr="00D56D61" w:rsidRDefault="006A4513" w:rsidP="006A4513">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15594A50" w14:textId="77777777" w:rsidR="008E3FC9" w:rsidRDefault="008E3FC9" w:rsidP="008E3FC9">
      <w:pPr>
        <w:keepNext/>
        <w:tabs>
          <w:tab w:val="left" w:pos="1080"/>
        </w:tabs>
        <w:spacing w:before="240" w:after="240"/>
        <w:outlineLvl w:val="2"/>
        <w:rPr>
          <w:ins w:id="0" w:author="Tesla" w:date="2025-02-07T06:43:00Z"/>
          <w:b/>
          <w:bCs/>
          <w:iCs/>
        </w:rPr>
      </w:pPr>
      <w:bookmarkStart w:id="1" w:name="_Toc164932176"/>
      <w:ins w:id="2" w:author="Tesla" w:date="2025-02-07T06:43:00Z">
        <w:r w:rsidRPr="00AE33FC">
          <w:rPr>
            <w:b/>
            <w:bCs/>
            <w:iCs/>
          </w:rPr>
          <w:t xml:space="preserve">5.2.1.1 </w:t>
        </w:r>
        <w:r w:rsidRPr="00AE33FC">
          <w:rPr>
            <w:b/>
            <w:bCs/>
            <w:iCs/>
          </w:rPr>
          <w:tab/>
        </w:r>
        <w:r>
          <w:rPr>
            <w:b/>
            <w:bCs/>
            <w:iCs/>
          </w:rPr>
          <w:tab/>
        </w:r>
        <w:r w:rsidRPr="00AE33FC">
          <w:rPr>
            <w:b/>
            <w:bCs/>
            <w:iCs/>
          </w:rPr>
          <w:t>E</w:t>
        </w:r>
        <w:r>
          <w:rPr>
            <w:b/>
            <w:bCs/>
            <w:iCs/>
          </w:rPr>
          <w:t>nergy Storage</w:t>
        </w:r>
        <w:r w:rsidRPr="00AE33FC">
          <w:rPr>
            <w:b/>
            <w:bCs/>
            <w:iCs/>
          </w:rPr>
          <w:t xml:space="preserve"> Maintenance Exception</w:t>
        </w:r>
      </w:ins>
    </w:p>
    <w:p w14:paraId="1D84ADD1" w14:textId="77777777" w:rsidR="008E3FC9" w:rsidRDefault="008E3FC9" w:rsidP="008E3FC9">
      <w:pPr>
        <w:spacing w:after="240"/>
        <w:ind w:left="720" w:hanging="720"/>
        <w:rPr>
          <w:ins w:id="3" w:author="Tesla" w:date="2025-02-07T06:43:00Z"/>
          <w:iCs/>
        </w:rPr>
      </w:pPr>
      <w:ins w:id="4" w:author="Tesla" w:date="2025-02-07T06:43:00Z">
        <w:r w:rsidRPr="00CD7014">
          <w:rPr>
            <w:iCs/>
          </w:rPr>
          <w:t>(1)</w:t>
        </w:r>
        <w:r w:rsidRPr="00CD7014">
          <w:rPr>
            <w:iCs/>
          </w:rPr>
          <w:tab/>
        </w:r>
        <w:r>
          <w:rPr>
            <w:iCs/>
          </w:rPr>
          <w:t>Hardware or software updates to an ESR are not a modification, as described in Section 5.2.1, Applicability, if:</w:t>
        </w:r>
      </w:ins>
    </w:p>
    <w:p w14:paraId="060CDABC" w14:textId="77777777" w:rsidR="008E3FC9" w:rsidRPr="00CD7014" w:rsidRDefault="008E3FC9" w:rsidP="008E3FC9">
      <w:pPr>
        <w:spacing w:after="240"/>
        <w:ind w:left="1440" w:hanging="720"/>
        <w:rPr>
          <w:ins w:id="5" w:author="Tesla" w:date="2025-02-07T06:43:00Z"/>
          <w:szCs w:val="20"/>
        </w:rPr>
      </w:pPr>
      <w:ins w:id="6" w:author="Tesla" w:date="2025-02-07T06:43:00Z">
        <w:r w:rsidRPr="00CD7014">
          <w:rPr>
            <w:szCs w:val="20"/>
          </w:rPr>
          <w:t>(a)</w:t>
        </w:r>
        <w:r w:rsidRPr="00CD7014">
          <w:rPr>
            <w:szCs w:val="20"/>
          </w:rPr>
          <w:tab/>
        </w:r>
        <w:r>
          <w:rPr>
            <w:szCs w:val="20"/>
          </w:rPr>
          <w:t xml:space="preserve">The changes are made to maintain the Facility’s original energy capacity and/or increase duration but not increase the High Sustained Limit (HSL) of the ESR; </w:t>
        </w:r>
      </w:ins>
    </w:p>
    <w:p w14:paraId="36300D6D" w14:textId="77777777" w:rsidR="008E3FC9" w:rsidRDefault="008E3FC9" w:rsidP="008E3FC9">
      <w:pPr>
        <w:spacing w:after="240"/>
        <w:ind w:left="1440" w:hanging="720"/>
        <w:rPr>
          <w:ins w:id="7" w:author="Tesla" w:date="2025-02-07T06:43:00Z"/>
          <w:szCs w:val="20"/>
        </w:rPr>
      </w:pPr>
      <w:ins w:id="8" w:author="Tesla" w:date="2025-02-07T06:43:00Z">
        <w:r>
          <w:rPr>
            <w:szCs w:val="20"/>
          </w:rPr>
          <w:t>(b)</w:t>
        </w:r>
        <w:r>
          <w:rPr>
            <w:szCs w:val="20"/>
          </w:rPr>
          <w:tab/>
          <w:t>The Resource Entity provides unit type test results at least 35 days prior to beginning work on the Facility that show no change to MVA, short circuit fault contribution, dynamic response, or frequency ride-through capability or voltage ride-through capability; and</w:t>
        </w:r>
      </w:ins>
    </w:p>
    <w:p w14:paraId="6C7FF21A" w14:textId="77777777" w:rsidR="008E3FC9" w:rsidRDefault="008E3FC9" w:rsidP="008E3FC9">
      <w:pPr>
        <w:spacing w:after="240"/>
        <w:rPr>
          <w:ins w:id="9" w:author="Tesla" w:date="2025-02-07T06:43:00Z"/>
          <w:szCs w:val="20"/>
        </w:rPr>
      </w:pPr>
      <w:ins w:id="10" w:author="Tesla" w:date="2025-02-07T06:43:00Z">
        <w:r>
          <w:rPr>
            <w:szCs w:val="20"/>
          </w:rPr>
          <w:t>(2)</w:t>
        </w:r>
        <w:r>
          <w:rPr>
            <w:szCs w:val="20"/>
          </w:rPr>
          <w:tab/>
          <w:t>The Resource Entity must conduct this work during an approved Resource Outage.</w:t>
        </w:r>
      </w:ins>
    </w:p>
    <w:bookmarkEnd w:id="1"/>
    <w:p w14:paraId="380FDF83" w14:textId="14114201" w:rsidR="009A3772" w:rsidRPr="00BA2009" w:rsidRDefault="009A3772" w:rsidP="004A0A32"/>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773632F3" w:rsidR="00D176CF" w:rsidRDefault="008E3FC9">
    <w:pPr>
      <w:pStyle w:val="Footer"/>
      <w:tabs>
        <w:tab w:val="clear" w:pos="4320"/>
        <w:tab w:val="clear" w:pos="8640"/>
        <w:tab w:val="right" w:pos="9360"/>
      </w:tabs>
      <w:rPr>
        <w:rFonts w:ascii="Arial" w:hAnsi="Arial" w:cs="Arial"/>
        <w:sz w:val="18"/>
      </w:rPr>
    </w:pPr>
    <w:r>
      <w:rPr>
        <w:rFonts w:ascii="Arial" w:hAnsi="Arial" w:cs="Arial"/>
        <w:sz w:val="18"/>
      </w:rPr>
      <w:t>124</w:t>
    </w:r>
    <w:r w:rsidR="004A0A32">
      <w:rPr>
        <w:rFonts w:ascii="Arial" w:hAnsi="Arial" w:cs="Arial"/>
        <w:sz w:val="18"/>
      </w:rPr>
      <w:t>PGRR-0</w:t>
    </w:r>
    <w:r w:rsidR="009A3D82">
      <w:rPr>
        <w:rFonts w:ascii="Arial" w:hAnsi="Arial" w:cs="Arial"/>
        <w:sz w:val="18"/>
      </w:rPr>
      <w:t>3</w:t>
    </w:r>
    <w:r w:rsidR="004A0A32">
      <w:rPr>
        <w:rFonts w:ascii="Arial" w:hAnsi="Arial" w:cs="Arial"/>
        <w:sz w:val="18"/>
      </w:rPr>
      <w:t xml:space="preserve"> </w:t>
    </w:r>
    <w:r w:rsidR="009A3D82">
      <w:rPr>
        <w:rFonts w:ascii="Arial" w:hAnsi="Arial" w:cs="Arial"/>
        <w:sz w:val="18"/>
      </w:rPr>
      <w:t>ROS Report</w:t>
    </w:r>
    <w:r>
      <w:rPr>
        <w:rFonts w:ascii="Arial" w:hAnsi="Arial" w:cs="Arial"/>
        <w:sz w:val="18"/>
      </w:rPr>
      <w:t xml:space="preserve"> </w:t>
    </w:r>
    <w:r w:rsidR="009A3D82">
      <w:rPr>
        <w:rFonts w:ascii="Arial" w:hAnsi="Arial" w:cs="Arial"/>
        <w:sz w:val="18"/>
      </w:rPr>
      <w:t>030625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126C94B9" w:rsidR="00D176CF" w:rsidRDefault="009A3D82"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992C19"/>
    <w:multiLevelType w:val="hybridMultilevel"/>
    <w:tmpl w:val="9F54D5E4"/>
    <w:lvl w:ilvl="0" w:tplc="8A9A96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6921C09"/>
    <w:multiLevelType w:val="hybridMultilevel"/>
    <w:tmpl w:val="7D54A736"/>
    <w:lvl w:ilvl="0" w:tplc="96D4D63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ACF3497"/>
    <w:multiLevelType w:val="hybridMultilevel"/>
    <w:tmpl w:val="B43AA976"/>
    <w:lvl w:ilvl="0" w:tplc="A35806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4"/>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4"/>
  </w:num>
  <w:num w:numId="15" w16cid:durableId="437800973">
    <w:abstractNumId w:val="6"/>
  </w:num>
  <w:num w:numId="16" w16cid:durableId="700282402">
    <w:abstractNumId w:val="9"/>
  </w:num>
  <w:num w:numId="17" w16cid:durableId="1309476948">
    <w:abstractNumId w:val="10"/>
  </w:num>
  <w:num w:numId="18" w16cid:durableId="550963706">
    <w:abstractNumId w:val="5"/>
  </w:num>
  <w:num w:numId="19" w16cid:durableId="1284192548">
    <w:abstractNumId w:val="8"/>
  </w:num>
  <w:num w:numId="20" w16cid:durableId="856843399">
    <w:abstractNumId w:val="3"/>
  </w:num>
  <w:num w:numId="21" w16cid:durableId="177930715">
    <w:abstractNumId w:val="13"/>
  </w:num>
  <w:num w:numId="22" w16cid:durableId="1831209775">
    <w:abstractNumId w:val="2"/>
  </w:num>
  <w:num w:numId="23" w16cid:durableId="136748493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w15:presenceInfo w15:providerId="None" w15:userId="Tes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0B9"/>
    <w:rsid w:val="000D3E64"/>
    <w:rsid w:val="000F13C5"/>
    <w:rsid w:val="00105A36"/>
    <w:rsid w:val="001313B4"/>
    <w:rsid w:val="0014546D"/>
    <w:rsid w:val="001500D9"/>
    <w:rsid w:val="00156DB7"/>
    <w:rsid w:val="00157228"/>
    <w:rsid w:val="00160C3C"/>
    <w:rsid w:val="0017783C"/>
    <w:rsid w:val="0019314C"/>
    <w:rsid w:val="001B0CB1"/>
    <w:rsid w:val="001E4FB6"/>
    <w:rsid w:val="001F38BC"/>
    <w:rsid w:val="001F38F0"/>
    <w:rsid w:val="00237430"/>
    <w:rsid w:val="0026763D"/>
    <w:rsid w:val="00276A99"/>
    <w:rsid w:val="00276AFE"/>
    <w:rsid w:val="00286AD9"/>
    <w:rsid w:val="002966F3"/>
    <w:rsid w:val="002B69F3"/>
    <w:rsid w:val="002B763A"/>
    <w:rsid w:val="002D382A"/>
    <w:rsid w:val="002F1EDD"/>
    <w:rsid w:val="003013F2"/>
    <w:rsid w:val="0030232A"/>
    <w:rsid w:val="0030694A"/>
    <w:rsid w:val="003069F4"/>
    <w:rsid w:val="00342163"/>
    <w:rsid w:val="00360920"/>
    <w:rsid w:val="00384709"/>
    <w:rsid w:val="00386C35"/>
    <w:rsid w:val="003A3D77"/>
    <w:rsid w:val="003B5AED"/>
    <w:rsid w:val="003C6B7B"/>
    <w:rsid w:val="004135BD"/>
    <w:rsid w:val="004302A4"/>
    <w:rsid w:val="004463BA"/>
    <w:rsid w:val="004822D4"/>
    <w:rsid w:val="0049290B"/>
    <w:rsid w:val="004A0A32"/>
    <w:rsid w:val="004A4451"/>
    <w:rsid w:val="004B64AE"/>
    <w:rsid w:val="004D3958"/>
    <w:rsid w:val="005008DF"/>
    <w:rsid w:val="005045D0"/>
    <w:rsid w:val="00534C6C"/>
    <w:rsid w:val="005841C0"/>
    <w:rsid w:val="0059260F"/>
    <w:rsid w:val="005D1179"/>
    <w:rsid w:val="005E1113"/>
    <w:rsid w:val="005E5074"/>
    <w:rsid w:val="005F31D7"/>
    <w:rsid w:val="00612E4F"/>
    <w:rsid w:val="00615D5E"/>
    <w:rsid w:val="00622E99"/>
    <w:rsid w:val="00625E5D"/>
    <w:rsid w:val="0066370F"/>
    <w:rsid w:val="006A0784"/>
    <w:rsid w:val="006A4513"/>
    <w:rsid w:val="006A697B"/>
    <w:rsid w:val="006B4DDE"/>
    <w:rsid w:val="006C5AFC"/>
    <w:rsid w:val="006C798F"/>
    <w:rsid w:val="00743968"/>
    <w:rsid w:val="007560A6"/>
    <w:rsid w:val="007717F2"/>
    <w:rsid w:val="00785415"/>
    <w:rsid w:val="00791CB9"/>
    <w:rsid w:val="00793130"/>
    <w:rsid w:val="007B3233"/>
    <w:rsid w:val="007B5A42"/>
    <w:rsid w:val="007C199B"/>
    <w:rsid w:val="007D3073"/>
    <w:rsid w:val="007D64B9"/>
    <w:rsid w:val="007D72D4"/>
    <w:rsid w:val="007E0452"/>
    <w:rsid w:val="007F28C4"/>
    <w:rsid w:val="008070C0"/>
    <w:rsid w:val="00811C12"/>
    <w:rsid w:val="00845373"/>
    <w:rsid w:val="00845778"/>
    <w:rsid w:val="00852689"/>
    <w:rsid w:val="00887E28"/>
    <w:rsid w:val="008D5C3A"/>
    <w:rsid w:val="008E3FC9"/>
    <w:rsid w:val="008E6DA2"/>
    <w:rsid w:val="00907B1E"/>
    <w:rsid w:val="00943AFD"/>
    <w:rsid w:val="00963A51"/>
    <w:rsid w:val="00983B6E"/>
    <w:rsid w:val="009936F8"/>
    <w:rsid w:val="009A3772"/>
    <w:rsid w:val="009A3D82"/>
    <w:rsid w:val="009D17F0"/>
    <w:rsid w:val="00A42796"/>
    <w:rsid w:val="00A5311D"/>
    <w:rsid w:val="00A90E61"/>
    <w:rsid w:val="00AD3B58"/>
    <w:rsid w:val="00AE33FC"/>
    <w:rsid w:val="00AF56C6"/>
    <w:rsid w:val="00B032E8"/>
    <w:rsid w:val="00B57F96"/>
    <w:rsid w:val="00B67892"/>
    <w:rsid w:val="00BA4D33"/>
    <w:rsid w:val="00BA5648"/>
    <w:rsid w:val="00BC2D06"/>
    <w:rsid w:val="00BF1D1B"/>
    <w:rsid w:val="00C04019"/>
    <w:rsid w:val="00C13E20"/>
    <w:rsid w:val="00C26299"/>
    <w:rsid w:val="00C65BC4"/>
    <w:rsid w:val="00C744EB"/>
    <w:rsid w:val="00C76A2C"/>
    <w:rsid w:val="00C90702"/>
    <w:rsid w:val="00C917FF"/>
    <w:rsid w:val="00C9766A"/>
    <w:rsid w:val="00CA699C"/>
    <w:rsid w:val="00CC4F39"/>
    <w:rsid w:val="00CD165D"/>
    <w:rsid w:val="00CD544C"/>
    <w:rsid w:val="00CF4256"/>
    <w:rsid w:val="00D03507"/>
    <w:rsid w:val="00D04FE8"/>
    <w:rsid w:val="00D150B7"/>
    <w:rsid w:val="00D176CF"/>
    <w:rsid w:val="00D271E3"/>
    <w:rsid w:val="00D30F69"/>
    <w:rsid w:val="00D47A80"/>
    <w:rsid w:val="00D61F38"/>
    <w:rsid w:val="00D85807"/>
    <w:rsid w:val="00D87349"/>
    <w:rsid w:val="00D91EE9"/>
    <w:rsid w:val="00D97220"/>
    <w:rsid w:val="00DC0BE0"/>
    <w:rsid w:val="00E14D47"/>
    <w:rsid w:val="00E1641C"/>
    <w:rsid w:val="00E26708"/>
    <w:rsid w:val="00E34958"/>
    <w:rsid w:val="00E37AB0"/>
    <w:rsid w:val="00E71C39"/>
    <w:rsid w:val="00EA56E6"/>
    <w:rsid w:val="00EC335F"/>
    <w:rsid w:val="00EC48FB"/>
    <w:rsid w:val="00EF232A"/>
    <w:rsid w:val="00F05A69"/>
    <w:rsid w:val="00F157BB"/>
    <w:rsid w:val="00F22EA9"/>
    <w:rsid w:val="00F43FFD"/>
    <w:rsid w:val="00F44236"/>
    <w:rsid w:val="00F52517"/>
    <w:rsid w:val="00F624DB"/>
    <w:rsid w:val="00F7289C"/>
    <w:rsid w:val="00FA57B2"/>
    <w:rsid w:val="00FB509B"/>
    <w:rsid w:val="00FB58B1"/>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4A0A32"/>
    <w:pPr>
      <w:ind w:left="720" w:hanging="720"/>
    </w:pPr>
    <w:rPr>
      <w:iCs/>
      <w:szCs w:val="20"/>
    </w:rPr>
  </w:style>
  <w:style w:type="character" w:customStyle="1" w:styleId="BodyTextNumberedChar1">
    <w:name w:val="Body Text Numbered Char1"/>
    <w:link w:val="BodyTextNumbered"/>
    <w:rsid w:val="004A0A32"/>
    <w:rPr>
      <w:iCs/>
      <w:sz w:val="24"/>
    </w:rPr>
  </w:style>
  <w:style w:type="character" w:styleId="UnresolvedMention">
    <w:name w:val="Unresolved Mention"/>
    <w:basedOn w:val="DefaultParagraphFont"/>
    <w:uiPriority w:val="99"/>
    <w:semiHidden/>
    <w:unhideWhenUsed/>
    <w:rsid w:val="00AE33FC"/>
    <w:rPr>
      <w:color w:val="605E5C"/>
      <w:shd w:val="clear" w:color="auto" w:fill="E1DFDD"/>
    </w:rPr>
  </w:style>
  <w:style w:type="paragraph" w:styleId="ListParagraph">
    <w:name w:val="List Paragraph"/>
    <w:basedOn w:val="Normal"/>
    <w:uiPriority w:val="34"/>
    <w:qFormat/>
    <w:rsid w:val="00AE33FC"/>
    <w:pPr>
      <w:ind w:left="720"/>
      <w:contextualSpacing/>
    </w:pPr>
  </w:style>
  <w:style w:type="character" w:customStyle="1" w:styleId="HeaderChar">
    <w:name w:val="Header Char"/>
    <w:link w:val="Header"/>
    <w:rsid w:val="009A3D8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cwiklinski@tesl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532</Words>
  <Characters>3811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4335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2025-03-11T19:24:00Z</dcterms:created>
  <dcterms:modified xsi:type="dcterms:W3CDTF">2025-03-11T19:25:00Z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2025-03-11T14:25:16Z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10932c96-a534-414a-8578-fcdd52a1372d</vt:lpwstr>
  </property>
  <property fmtid="{D5CDD505-2E9C-101B-9397-08002B2CF9AE}" pid="8" name="MSIP_Label_c144db1d-993e-40da-980d-6eea152adc50_ContentBits">
    <vt:lpwstr>0</vt:lpwstr>
  </property>
</Properties>
</file>